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25566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1187"/>
        <w:gridCol w:w="4890"/>
        <w:gridCol w:w="3632"/>
        <w:gridCol w:w="8522"/>
      </w:tblGrid>
      <w:tr w:rsidR="00946E86" w:rsidTr="00946E86">
        <w:trPr>
          <w:gridAfter w:val="2"/>
          <w:wAfter w:w="12154" w:type="dxa"/>
        </w:trPr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946E86" w:rsidRDefault="00946E86" w:rsidP="00946E86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946E86" w:rsidRDefault="00946E86" w:rsidP="00946E86">
            <w:r>
              <w:rPr>
                <w:rFonts w:ascii="宋体" w:hAnsi="宋体" w:cs="宋体" w:hint="eastAsia"/>
              </w:rPr>
              <w:t>小学教育</w:t>
            </w:r>
          </w:p>
        </w:tc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学科、专业名称</w:t>
            </w:r>
          </w:p>
        </w:tc>
        <w:tc>
          <w:tcPr>
            <w:tcW w:w="60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r>
              <w:rPr>
                <w:rFonts w:ascii="宋体" w:hAnsi="宋体" w:cs="宋体" w:hint="eastAsia"/>
              </w:rPr>
              <w:t>小学教育</w:t>
            </w:r>
          </w:p>
        </w:tc>
      </w:tr>
      <w:tr w:rsidR="00946E86" w:rsidTr="00946E86">
        <w:tc>
          <w:tcPr>
            <w:tcW w:w="852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E86" w:rsidRDefault="00946E86" w:rsidP="00946E86">
            <w:r>
              <w:rPr>
                <w:rFonts w:ascii="宋体" w:hAnsi="宋体" w:cs="宋体" w:hint="eastAsia"/>
              </w:rPr>
              <w:t>学科、专业简介（导师、研究方向及其特色、学术地位、研究成果、在研项目、课程设置、就业去向等方面）：</w:t>
            </w:r>
          </w:p>
          <w:p w:rsidR="00946E86" w:rsidRDefault="00946E86" w:rsidP="00946E86">
            <w:r>
              <w:t> </w:t>
            </w:r>
          </w:p>
          <w:p w:rsidR="00946E86" w:rsidRDefault="00946E86" w:rsidP="00946E86">
            <w:pPr>
              <w:ind w:firstLine="560"/>
              <w:rPr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一、培养目标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1.热爱祖国，拥护中国共产党领导。热爱教育事业，关爱学生，立德树人，为人师 表，恪守教师职业道德规范。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2.系统掌握现代教育理论，具有扎实的教育专业基础，了解小学教育前沿和发展趋 势。了解党和国家的教育方针政策和教育法律法规。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3.具有较强的教育教学实践能力，胜任</w:t>
            </w:r>
            <w:ins w:id="0" w:author="黄友初" w:date="2025-06-28T01:20:00Z">
              <w:r w:rsidR="002231DD">
                <w:rPr>
                  <w:rFonts w:ascii="宋体" w:hAnsi="宋体" w:cs="宋体" w:hint="eastAsia"/>
                  <w:color w:val="000000"/>
                  <w:sz w:val="24"/>
                  <w:szCs w:val="24"/>
                  <w:lang w:bidi="ar"/>
                </w:rPr>
                <w:t>至少</w:t>
              </w:r>
            </w:ins>
            <w:bookmarkStart w:id="1" w:name="_GoBack"/>
            <w:bookmarkEnd w:id="1"/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小学一门学科的教学，能有效运用数字化技</w:t>
            </w:r>
            <w:del w:id="2" w:author="黄友初" w:date="2025-06-28T01:20:00Z">
              <w:r w:rsidRPr="00975B50" w:rsidDel="002231DD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</w:rPr>
                <w:delText xml:space="preserve"> </w:delText>
              </w:r>
            </w:del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术手段和资源创造性地开展小学教育教学工作。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4.具有较强的教育教学研究能力，善于发现、分析和解决小学教育教学实践问题</w:t>
            </w:r>
          </w:p>
          <w:p w:rsidR="00946E86" w:rsidRPr="00975B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5.具有终身学习与发展的意识与能力。</w:t>
            </w:r>
          </w:p>
          <w:p w:rsidR="00946E86" w:rsidRPr="00FF66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75B50"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6.能较为熟练地运用一种外国语阅读与小学教育有关的外文文献资料。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二、培养方式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 w:rsidR="00946E86" w:rsidRDefault="00946E86" w:rsidP="00946E86">
            <w:pPr>
              <w:ind w:firstLineChars="200" w:firstLine="480"/>
              <w:rPr>
                <w:rFonts w:ascii="仿宋_GB2312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三、课程设置</w:t>
            </w:r>
          </w:p>
          <w:p w:rsidR="00946E86" w:rsidRDefault="00946E86" w:rsidP="00946E86">
            <w:pPr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>除教育部规定的公共课和专业基础课以外，还开设了实践性很强的学位专业必修课与专业选修课。如，小学课程与教材研究、小学教学设计与实施、小学</w:t>
            </w:r>
            <w:r>
              <w:rPr>
                <w:rFonts w:ascii="宋体" w:hAnsi="宋体"/>
                <w:sz w:val="24"/>
                <w:szCs w:val="24"/>
              </w:rPr>
              <w:t>各学科教学研究专题、</w:t>
            </w:r>
            <w:r>
              <w:rPr>
                <w:rFonts w:ascii="宋体" w:hAnsi="宋体" w:hint="eastAsia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拓宽和夯实专业基础，引导学生了解小学教育发展前沿，综合运用教育理论和研究方法，分析小学教育教学实践以及教育管理中的实际问题。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四、专业师资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本专业师资力量雄厚，多位导师既具有丰富的研究生带教经验，又熟悉小学学科教育与管理工作。</w:t>
            </w:r>
            <w:del w:id="3" w:author="黄友初" w:date="2025-06-28T01:19:00Z">
              <w:r w:rsidDel="002231DD">
                <w:rPr>
                  <w:rFonts w:ascii="宋体" w:hAnsi="宋体" w:hint="eastAsia"/>
                  <w:sz w:val="24"/>
                  <w:szCs w:val="24"/>
                </w:rPr>
                <w:delText>3</w:delText>
              </w:r>
              <w:r w:rsidDel="002231DD">
                <w:rPr>
                  <w:rFonts w:ascii="宋体" w:hAnsi="宋体"/>
                  <w:sz w:val="24"/>
                  <w:szCs w:val="24"/>
                </w:rPr>
                <w:delText>0</w:delText>
              </w:r>
            </w:del>
            <w:ins w:id="4" w:author="黄友初" w:date="2025-06-28T01:19:00Z">
              <w:r w:rsidR="002231DD">
                <w:rPr>
                  <w:rFonts w:ascii="宋体" w:hAnsi="宋体" w:hint="eastAsia"/>
                  <w:sz w:val="24"/>
                  <w:szCs w:val="24"/>
                </w:rPr>
                <w:t>3</w:t>
              </w:r>
              <w:r w:rsidR="002231DD">
                <w:rPr>
                  <w:rFonts w:ascii="宋体" w:hAnsi="宋体"/>
                  <w:sz w:val="24"/>
                  <w:szCs w:val="24"/>
                </w:rPr>
                <w:t>5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位导师中包括</w:t>
            </w:r>
            <w:del w:id="5" w:author="黄友初" w:date="2025-06-28T01:20:00Z">
              <w:r w:rsidDel="002231DD">
                <w:rPr>
                  <w:rFonts w:ascii="宋体" w:hAnsi="宋体"/>
                  <w:sz w:val="24"/>
                  <w:szCs w:val="24"/>
                </w:rPr>
                <w:delText>8</w:delText>
              </w:r>
            </w:del>
            <w:ins w:id="6" w:author="黄友初" w:date="2025-06-28T01:20:00Z">
              <w:r w:rsidR="002231DD">
                <w:rPr>
                  <w:rFonts w:ascii="宋体" w:hAnsi="宋体"/>
                  <w:sz w:val="24"/>
                  <w:szCs w:val="24"/>
                </w:rPr>
                <w:t>7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位教授，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位博士生导师，具有博士学位的导师占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%。</w:t>
            </w:r>
          </w:p>
          <w:p w:rsidR="00946E86" w:rsidRDefault="00946E86" w:rsidP="00946E86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85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E86" w:rsidRDefault="00946E86" w:rsidP="00946E86">
            <w:pPr>
              <w:rPr>
                <w:rFonts w:ascii="宋体" w:hAnsi="宋体" w:cs="宋体"/>
              </w:rPr>
            </w:pPr>
          </w:p>
        </w:tc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46E86" w:rsidRDefault="00946E86" w:rsidP="00946E86">
            <w:r>
              <w:rPr>
                <w:rFonts w:ascii="宋体" w:hAnsi="宋体" w:cs="宋体" w:hint="eastAsia"/>
              </w:rPr>
              <w:t>学科、专业简介（导师、研究方向及其特色、学术地位、研究成果、在研项目、课程设置、就业去向等方面）：</w:t>
            </w:r>
          </w:p>
          <w:p w:rsidR="00946E86" w:rsidRDefault="00946E86" w:rsidP="00946E86">
            <w:r>
              <w:t> </w:t>
            </w:r>
          </w:p>
          <w:p w:rsidR="00946E86" w:rsidRDefault="00946E86" w:rsidP="00946E86">
            <w:pPr>
              <w:ind w:firstLine="560"/>
              <w:rPr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一、培养目标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培养高素质的小学专任教师。具体要求为：</w:t>
            </w:r>
          </w:p>
          <w:p w:rsidR="00946E86" w:rsidRPr="00FF6650" w:rsidRDefault="00946E86">
            <w:pPr>
              <w:spacing w:line="175" w:lineRule="atLeast"/>
              <w:ind w:firstLine="560"/>
              <w:rPr>
                <w:ins w:id="7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8" w:author="黄友初" w:date="2024-07-02T09:28:00Z">
                  <w:rPr>
                    <w:ins w:id="9" w:author="黄友初" w:date="2024-07-02T09:28:00Z"/>
                    <w:rFonts w:ascii="宋体" w:hAnsi="宋体" w:cs="宋体"/>
                  </w:rPr>
                </w:rPrChange>
              </w:rPr>
              <w:pPrChange w:id="10" w:author="黄友初" w:date="2024-07-02T09:28:00Z">
                <w:pPr>
                  <w:spacing w:line="360" w:lineRule="auto"/>
                  <w:ind w:left="21" w:right="7" w:firstLine="427"/>
                  <w:contextualSpacing/>
                </w:pPr>
              </w:pPrChange>
            </w:pPr>
            <w:ins w:id="11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2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1.热爱祖国，拥护中国共产党领导。热爱教育事业，关爱学生，立德树人，为人师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3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14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表，恪守教师职业道德规范。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15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16" w:author="黄友初" w:date="2024-07-02T09:28:00Z">
                  <w:rPr>
                    <w:ins w:id="17" w:author="黄友初" w:date="2024-07-02T09:28:00Z"/>
                    <w:rFonts w:ascii="宋体" w:hAnsi="宋体" w:cs="宋体"/>
                  </w:rPr>
                </w:rPrChange>
              </w:rPr>
              <w:pPrChange w:id="18" w:author="黄友初" w:date="2024-07-02T09:28:00Z">
                <w:pPr>
                  <w:spacing w:line="360" w:lineRule="auto"/>
                  <w:ind w:left="27" w:right="7" w:firstLine="421"/>
                  <w:contextualSpacing/>
                </w:pPr>
              </w:pPrChange>
            </w:pPr>
            <w:ins w:id="19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0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2.系统掌握现代教育理论，具有扎实的教育专业基础，了解小学教育前沿和发展趋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1" w:author="黄友初" w:date="2024-07-02T09:28:00Z">
                    <w:rPr>
                      <w:rFonts w:ascii="宋体" w:hAnsi="宋体" w:cs="宋体"/>
                      <w:spacing w:val="1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2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势。了解党和国家的教育方针政策和教育法律法规。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23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24" w:author="黄友初" w:date="2024-07-02T09:28:00Z">
                  <w:rPr>
                    <w:ins w:id="25" w:author="黄友初" w:date="2024-07-02T09:28:00Z"/>
                    <w:rFonts w:ascii="宋体" w:hAnsi="宋体" w:cs="宋体"/>
                  </w:rPr>
                </w:rPrChange>
              </w:rPr>
              <w:pPrChange w:id="26" w:author="黄友初" w:date="2024-07-02T09:28:00Z">
                <w:pPr>
                  <w:spacing w:line="360" w:lineRule="auto"/>
                  <w:ind w:left="24" w:right="16" w:firstLine="424"/>
                  <w:contextualSpacing/>
                </w:pPr>
              </w:pPrChange>
            </w:pPr>
            <w:ins w:id="27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8" w:author="黄友初" w:date="2024-07-02T09:28:00Z">
                    <w:rPr>
                      <w:rFonts w:ascii="宋体" w:hAnsi="宋体" w:cs="宋体"/>
                      <w:spacing w:val="-3"/>
                    </w:rPr>
                  </w:rPrChange>
                </w:rPr>
                <w:t>3.具有较强的教育教学实践能力，胜任小学一门学科的教学，能有效运用数字化技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29" w:author="黄友初" w:date="2024-07-02T09:28:00Z">
                    <w:rPr>
                      <w:rFonts w:ascii="宋体" w:hAnsi="宋体" w:cs="宋体"/>
                      <w:spacing w:val="1"/>
                    </w:rPr>
                  </w:rPrChange>
                </w:rPr>
                <w:t xml:space="preserve"> 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0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术手段和资源创造性地开展小学教育教学工作。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31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32" w:author="黄友初" w:date="2024-07-02T09:28:00Z">
                  <w:rPr>
                    <w:ins w:id="33" w:author="黄友初" w:date="2024-07-02T09:28:00Z"/>
                    <w:rFonts w:ascii="宋体" w:hAnsi="宋体" w:cs="宋体"/>
                  </w:rPr>
                </w:rPrChange>
              </w:rPr>
              <w:pPrChange w:id="34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35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6" w:author="黄友初" w:date="2024-07-02T09:28:00Z">
                    <w:rPr>
                      <w:rFonts w:ascii="宋体" w:hAnsi="宋体" w:cs="宋体"/>
                    </w:rPr>
                  </w:rPrChange>
                </w:rPr>
                <w:t>4.具有较强的教育教学研究能力，善于发现、分析和解决小学</w:t>
              </w:r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37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教育教学实践问题</w:t>
              </w:r>
            </w:ins>
          </w:p>
          <w:p w:rsidR="00946E86" w:rsidRPr="00FF6650" w:rsidRDefault="00946E86">
            <w:pPr>
              <w:spacing w:line="175" w:lineRule="atLeast"/>
              <w:ind w:firstLine="560"/>
              <w:rPr>
                <w:ins w:id="38" w:author="黄友初" w:date="2024-07-02T09:28:00Z"/>
                <w:rFonts w:ascii="宋体" w:hAnsi="宋体" w:cs="宋体"/>
                <w:color w:val="000000"/>
                <w:sz w:val="24"/>
                <w:szCs w:val="24"/>
                <w:lang w:bidi="ar"/>
                <w:rPrChange w:id="39" w:author="黄友初" w:date="2024-07-02T09:28:00Z">
                  <w:rPr>
                    <w:ins w:id="40" w:author="黄友初" w:date="2024-07-02T09:28:00Z"/>
                    <w:rFonts w:ascii="宋体" w:hAnsi="宋体" w:cs="宋体"/>
                  </w:rPr>
                </w:rPrChange>
              </w:rPr>
              <w:pPrChange w:id="41" w:author="黄友初" w:date="2024-07-02T09:28:00Z">
                <w:pPr>
                  <w:spacing w:line="360" w:lineRule="auto"/>
                  <w:ind w:left="448"/>
                  <w:contextualSpacing/>
                </w:pPr>
              </w:pPrChange>
            </w:pPr>
            <w:ins w:id="42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43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5.具有终身学习与发展的意识与能力。</w:t>
              </w:r>
            </w:ins>
          </w:p>
          <w:p w:rsidR="00946E86" w:rsidRPr="00FF6650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ins w:id="44" w:author="黄友初" w:date="2024-07-02T09:28:00Z">
              <w:r w:rsidRPr="00FF6650">
                <w:rPr>
                  <w:rFonts w:ascii="宋体" w:hAnsi="宋体" w:cs="宋体"/>
                  <w:color w:val="000000"/>
                  <w:sz w:val="24"/>
                  <w:szCs w:val="24"/>
                  <w:lang w:bidi="ar"/>
                  <w:rPrChange w:id="45" w:author="黄友初" w:date="2024-07-02T09:28:00Z">
                    <w:rPr>
                      <w:rFonts w:ascii="宋体" w:hAnsi="宋体" w:cs="宋体"/>
                      <w:spacing w:val="-1"/>
                    </w:rPr>
                  </w:rPrChange>
                </w:rPr>
                <w:t>6.能较为熟练地运用一种外国语阅读与小学教育有关的外文文献资料。</w:t>
              </w:r>
            </w:ins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二、培养方式</w:t>
            </w:r>
          </w:p>
          <w:p w:rsidR="00946E86" w:rsidRDefault="00946E86" w:rsidP="00946E86">
            <w:pPr>
              <w:spacing w:line="175" w:lineRule="atLeast"/>
              <w:ind w:firstLine="56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重视理论与实践相结合，实行双导师制，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由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校内外导师共同指导学生的学习和研究工作。根据培养目标、课程性质和教学内容，采取案例教学、模拟教学、小组合作学习等方式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开展教学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强调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实践与反思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关注学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生教学实践能力、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主动学习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能力、问题解决能力、合作能力与批判性思维的培养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。</w:t>
            </w:r>
          </w:p>
          <w:p w:rsidR="00946E86" w:rsidRDefault="00946E86" w:rsidP="00946E86">
            <w:pPr>
              <w:ind w:firstLineChars="200" w:firstLine="480"/>
              <w:rPr>
                <w:rFonts w:ascii="仿宋_GB2312" w:hAnsi="仿宋_GB2312" w:cs="宋体" w:hint="eastAsia"/>
                <w:sz w:val="24"/>
                <w:szCs w:val="24"/>
              </w:rPr>
            </w:pPr>
            <w:r>
              <w:rPr>
                <w:rFonts w:ascii="仿宋_GB2312" w:hAnsi="仿宋_GB2312" w:cs="宋体" w:hint="eastAsia"/>
                <w:sz w:val="24"/>
                <w:szCs w:val="24"/>
              </w:rPr>
              <w:t>三、课程设置</w:t>
            </w:r>
          </w:p>
          <w:p w:rsidR="00946E86" w:rsidRDefault="00946E86" w:rsidP="00946E86">
            <w:pPr>
              <w:ind w:firstLineChars="200" w:firstLine="480"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>除教育部规定的公共课和专业基础课以外，还开设了实践性很强的学位专业</w:t>
            </w:r>
            <w:ins w:id="46" w:author="黄友初" w:date="2024-07-02T09:26:00Z">
              <w:r>
                <w:rPr>
                  <w:rFonts w:ascii="宋体" w:hAnsi="宋体" w:hint="eastAsia"/>
                  <w:sz w:val="24"/>
                  <w:szCs w:val="24"/>
                </w:rPr>
                <w:t>必修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课与专业选修课。如，小学课程与教材研究、小学教学设计与实施、</w:t>
            </w:r>
            <w:ins w:id="47" w:author="黄友初" w:date="2024-07-02T09:27:00Z">
              <w:r>
                <w:rPr>
                  <w:rFonts w:ascii="宋体" w:hAnsi="宋体" w:hint="eastAsia"/>
                  <w:sz w:val="24"/>
                  <w:szCs w:val="24"/>
                </w:rPr>
                <w:t>小学</w:t>
              </w:r>
              <w:r>
                <w:rPr>
                  <w:rFonts w:ascii="宋体" w:hAnsi="宋体"/>
                  <w:sz w:val="24"/>
                  <w:szCs w:val="24"/>
                </w:rPr>
                <w:t>各学科教学研究专题、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小学班级与课堂管理、小学教学测量与评价等，旨在帮助学生</w:t>
            </w:r>
            <w:r>
              <w:rPr>
                <w:rFonts w:ascii="仿宋_GB2312" w:hAnsi="仿宋_GB2312" w:cs="宋体" w:hint="eastAsia"/>
                <w:sz w:val="24"/>
                <w:szCs w:val="24"/>
              </w:rPr>
              <w:t>拓宽和夯实专业基础，引导学生了解小学教育发展前沿，综合运用教育理论和研究方法，分析小学教育教学实践以及教育管理中的实际问题。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四、专业师资</w:t>
            </w:r>
          </w:p>
          <w:p w:rsidR="00946E86" w:rsidRDefault="00946E86" w:rsidP="00946E86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本专业师资力量雄厚，多位导师既具有丰富的研究生带教经验，又熟悉小学学科教育与管理工作。</w:t>
            </w:r>
            <w:ins w:id="48" w:author="黄友初" w:date="2024-07-02T09:25:00Z">
              <w:r>
                <w:rPr>
                  <w:rFonts w:ascii="宋体" w:hAnsi="宋体" w:hint="eastAsia"/>
                  <w:sz w:val="24"/>
                  <w:szCs w:val="24"/>
                </w:rPr>
                <w:t>3</w:t>
              </w:r>
              <w:r>
                <w:rPr>
                  <w:rFonts w:ascii="宋体" w:hAnsi="宋体"/>
                  <w:sz w:val="24"/>
                  <w:szCs w:val="24"/>
                </w:rPr>
                <w:t>0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位导师中包括</w:t>
            </w:r>
            <w:del w:id="49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7</w:delText>
              </w:r>
            </w:del>
            <w:ins w:id="50" w:author="黄友初" w:date="2024-07-02T09:25:00Z">
              <w:r>
                <w:rPr>
                  <w:rFonts w:ascii="宋体" w:hAnsi="宋体"/>
                  <w:sz w:val="24"/>
                  <w:szCs w:val="24"/>
                </w:rPr>
                <w:t>8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位教授，</w:t>
            </w:r>
            <w:del w:id="51" w:author="黄友初" w:date="2024-07-02T09:25:00Z">
              <w:r w:rsidDel="00FF6650">
                <w:rPr>
                  <w:rFonts w:ascii="宋体" w:hAnsi="宋体" w:hint="eastAsia"/>
                  <w:sz w:val="24"/>
                  <w:szCs w:val="24"/>
                </w:rPr>
                <w:delText>4</w:delText>
              </w:r>
            </w:del>
            <w:ins w:id="52" w:author="黄友初" w:date="2024-07-02T09:25:00Z">
              <w:r>
                <w:rPr>
                  <w:rFonts w:ascii="宋体" w:hAnsi="宋体"/>
                  <w:sz w:val="24"/>
                  <w:szCs w:val="24"/>
                </w:rPr>
                <w:t>6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位博士生导师，具有博士学位的导师占</w:t>
            </w:r>
            <w:ins w:id="53" w:author="黄友初" w:date="2024-07-02T09:26:00Z">
              <w:r>
                <w:rPr>
                  <w:rFonts w:ascii="宋体" w:hAnsi="宋体"/>
                  <w:sz w:val="24"/>
                  <w:szCs w:val="24"/>
                </w:rPr>
                <w:t>100</w:t>
              </w:r>
            </w:ins>
            <w:r>
              <w:rPr>
                <w:rFonts w:ascii="宋体" w:hAnsi="宋体" w:hint="eastAsia"/>
                <w:sz w:val="24"/>
                <w:szCs w:val="24"/>
              </w:rPr>
              <w:t>%。</w:t>
            </w:r>
          </w:p>
          <w:p w:rsidR="00946E86" w:rsidRDefault="00946E86" w:rsidP="00946E86">
            <w:pPr>
              <w:ind w:firstLineChars="100" w:firstLine="240"/>
              <w:rPr>
                <w:sz w:val="24"/>
                <w:szCs w:val="24"/>
              </w:rPr>
            </w:pPr>
            <w:del w:id="54" w:author="黄友初" w:date="2024-07-02T09:29:00Z">
              <w:r w:rsidDel="00FF6650">
                <w:rPr>
                  <w:rFonts w:cs="宋体" w:hint="eastAsia"/>
                  <w:sz w:val="24"/>
                  <w:szCs w:val="24"/>
                </w:rPr>
                <w:delText>。</w:delText>
              </w:r>
            </w:del>
          </w:p>
        </w:tc>
      </w:tr>
    </w:tbl>
    <w:p w:rsidR="005A43B6" w:rsidRDefault="005A43B6"/>
    <w:sectPr w:rsidR="005A43B6">
      <w:pgSz w:w="11906" w:h="16838"/>
      <w:pgMar w:top="1091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854" w:rsidRDefault="00371854">
      <w:r>
        <w:separator/>
      </w:r>
    </w:p>
  </w:endnote>
  <w:endnote w:type="continuationSeparator" w:id="0">
    <w:p w:rsidR="00371854" w:rsidRDefault="0037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854" w:rsidRDefault="00371854">
      <w:r>
        <w:separator/>
      </w:r>
    </w:p>
  </w:footnote>
  <w:footnote w:type="continuationSeparator" w:id="0">
    <w:p w:rsidR="00371854" w:rsidRDefault="0037185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黄友初">
    <w15:presenceInfo w15:providerId="None" w15:userId="黄友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trackRevisions/>
  <w:defaultTabStop w:val="4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DhjNzYwYmE2YzFhNDY1NGZjNjFmNjE4YWRiZjMifQ=="/>
  </w:docVars>
  <w:rsids>
    <w:rsidRoot w:val="005A43B6"/>
    <w:rsid w:val="00082EB0"/>
    <w:rsid w:val="000F1F5C"/>
    <w:rsid w:val="002231DD"/>
    <w:rsid w:val="002B4A22"/>
    <w:rsid w:val="00371854"/>
    <w:rsid w:val="005A43B6"/>
    <w:rsid w:val="00946E86"/>
    <w:rsid w:val="00BD5CE2"/>
    <w:rsid w:val="00FF6650"/>
    <w:rsid w:val="04F76DD4"/>
    <w:rsid w:val="23447169"/>
    <w:rsid w:val="3250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865C43"/>
  <w15:docId w15:val="{6FD57612-743B-45E9-AE18-AA9C0B05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pPr>
      <w:jc w:val="both"/>
    </w:pPr>
    <w:rPr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sz w:val="27"/>
      <w:szCs w:val="27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Autospacing="1" w:afterAutospacing="1"/>
      <w:jc w:val="left"/>
      <w:outlineLvl w:val="4"/>
    </w:pPr>
    <w:rPr>
      <w:rFonts w:ascii="宋体" w:hAnsi="宋体" w:hint="eastAsia"/>
      <w:b/>
      <w:bCs/>
      <w:sz w:val="20"/>
      <w:szCs w:val="20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Autospacing="1" w:afterAutospacing="1"/>
      <w:jc w:val="left"/>
      <w:outlineLvl w:val="5"/>
    </w:pPr>
    <w:rPr>
      <w:rFonts w:ascii="宋体" w:hAnsi="宋体" w:hint="eastAsia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0"/>
    <w:unhideWhenUsed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nhideWhenUsed/>
    <w:pPr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sz w:val="24"/>
      <w:szCs w:val="24"/>
    </w:rPr>
  </w:style>
  <w:style w:type="paragraph" w:styleId="a6">
    <w:name w:val="Normal (Web)"/>
    <w:basedOn w:val="a"/>
    <w:semiHidden/>
    <w:unhideWhenUsed/>
    <w:pPr>
      <w:spacing w:beforeAutospacing="1" w:afterAutospacing="1"/>
      <w:jc w:val="left"/>
    </w:pPr>
    <w:rPr>
      <w:rFonts w:ascii="宋体" w:hAnsi="宋体"/>
      <w:sz w:val="24"/>
      <w:szCs w:val="24"/>
    </w:rPr>
  </w:style>
  <w:style w:type="character" w:styleId="a7">
    <w:name w:val="FollowedHyperlink"/>
    <w:basedOn w:val="a0"/>
    <w:semiHidden/>
    <w:unhideWhenUsed/>
    <w:rPr>
      <w:color w:val="800080"/>
      <w:u w:val="single"/>
    </w:r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11">
    <w:name w:val="页眉 字符1"/>
    <w:basedOn w:val="a0"/>
    <w:locked/>
    <w:rPr>
      <w:rFonts w:ascii="宋体" w:eastAsia="宋体" w:hAnsi="宋体" w:cs="宋体" w:hint="eastAsia"/>
    </w:rPr>
  </w:style>
  <w:style w:type="character" w:customStyle="1" w:styleId="a5">
    <w:name w:val="页眉 字符"/>
    <w:basedOn w:val="a0"/>
    <w:link w:val="a4"/>
    <w:locked/>
    <w:rPr>
      <w:rFonts w:ascii="宋体" w:eastAsia="宋体" w:hAnsi="宋体" w:cs="宋体" w:hint="eastAsia"/>
      <w:sz w:val="18"/>
      <w:szCs w:val="18"/>
    </w:rPr>
  </w:style>
  <w:style w:type="paragraph" w:customStyle="1" w:styleId="msonormal1">
    <w:name w:val="msonormal1"/>
    <w:basedOn w:val="a"/>
    <w:pPr>
      <w:spacing w:beforeAutospacing="1" w:afterAutospacing="1"/>
      <w:jc w:val="left"/>
    </w:pPr>
    <w:rPr>
      <w:rFonts w:ascii="宋体" w:hAnsi="宋体" w:hint="eastAsia"/>
      <w:sz w:val="24"/>
      <w:szCs w:val="24"/>
    </w:rPr>
  </w:style>
  <w:style w:type="character" w:customStyle="1" w:styleId="a9">
    <w:name w:val="页脚 字符"/>
    <w:basedOn w:val="a0"/>
    <w:locked/>
    <w:rPr>
      <w:rFonts w:ascii="宋体" w:eastAsia="宋体" w:hAnsi="宋体" w:cs="宋体" w:hint="eastAsia"/>
      <w:sz w:val="18"/>
      <w:szCs w:val="18"/>
    </w:rPr>
  </w:style>
  <w:style w:type="character" w:customStyle="1" w:styleId="10">
    <w:name w:val="页脚 字符1"/>
    <w:basedOn w:val="a0"/>
    <w:link w:val="a3"/>
    <w:locked/>
    <w:rPr>
      <w:rFonts w:ascii="宋体" w:eastAsia="宋体" w:hAnsi="宋体" w:cs="宋体" w:hint="eastAsia"/>
    </w:rPr>
  </w:style>
  <w:style w:type="paragraph" w:styleId="aa">
    <w:name w:val="Balloon Text"/>
    <w:basedOn w:val="a"/>
    <w:link w:val="ab"/>
    <w:semiHidden/>
    <w:unhideWhenUsed/>
    <w:rsid w:val="002231DD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2231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04D71-8DFB-4650-A992-8235D0EC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黄友初</cp:lastModifiedBy>
  <cp:revision>5</cp:revision>
  <dcterms:created xsi:type="dcterms:W3CDTF">2023-09-06T15:17:00Z</dcterms:created>
  <dcterms:modified xsi:type="dcterms:W3CDTF">2025-06-27T17:21:00Z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7F694F80FD7D41279B37C964CF68A624_13</vt:lpwstr>
  </property>
</Properties>
</file>